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9F48D5" w14:textId="77777777" w:rsidR="00A944A2" w:rsidRDefault="005E6B8B">
      <w:pPr>
        <w:pStyle w:val="normal0"/>
      </w:pPr>
      <w:r>
        <w:rPr>
          <w:rFonts w:ascii="Times New Roman" w:eastAsia="Times New Roman" w:hAnsi="Times New Roman" w:cs="Times New Roman"/>
          <w:b/>
          <w:sz w:val="28"/>
          <w:szCs w:val="28"/>
        </w:rPr>
        <w:t xml:space="preserve">PI Names: </w:t>
      </w:r>
      <w:r>
        <w:rPr>
          <w:rFonts w:ascii="Times New Roman" w:eastAsia="Times New Roman" w:hAnsi="Times New Roman" w:cs="Times New Roman"/>
          <w:sz w:val="28"/>
          <w:szCs w:val="28"/>
        </w:rPr>
        <w:t xml:space="preserve">Jay Van </w:t>
      </w:r>
      <w:proofErr w:type="spellStart"/>
      <w:r>
        <w:rPr>
          <w:rFonts w:ascii="Times New Roman" w:eastAsia="Times New Roman" w:hAnsi="Times New Roman" w:cs="Times New Roman"/>
          <w:sz w:val="28"/>
          <w:szCs w:val="28"/>
        </w:rPr>
        <w:t>Bavel</w:t>
      </w:r>
      <w:proofErr w:type="spellEnd"/>
      <w:r>
        <w:rPr>
          <w:rFonts w:ascii="Times New Roman" w:eastAsia="Times New Roman" w:hAnsi="Times New Roman" w:cs="Times New Roman"/>
          <w:sz w:val="28"/>
          <w:szCs w:val="28"/>
        </w:rPr>
        <w:t xml:space="preserve"> &amp; William Brady</w:t>
      </w:r>
    </w:p>
    <w:p w14:paraId="32B9C8BB" w14:textId="77777777" w:rsidR="00A944A2" w:rsidRDefault="005E6B8B">
      <w:pPr>
        <w:pStyle w:val="normal0"/>
      </w:pPr>
      <w:r>
        <w:t xml:space="preserve"> </w:t>
      </w:r>
    </w:p>
    <w:p w14:paraId="1C566E00" w14:textId="77777777" w:rsidR="00A944A2" w:rsidRDefault="005E6B8B">
      <w:pPr>
        <w:pStyle w:val="normal0"/>
      </w:pPr>
      <w:r>
        <w:rPr>
          <w:rFonts w:ascii="Times New Roman" w:eastAsia="Times New Roman" w:hAnsi="Times New Roman" w:cs="Times New Roman"/>
          <w:b/>
          <w:sz w:val="28"/>
          <w:szCs w:val="28"/>
        </w:rPr>
        <w:t xml:space="preserve">Psychology Education Title: </w:t>
      </w:r>
      <w:r>
        <w:rPr>
          <w:rFonts w:ascii="Times New Roman" w:eastAsia="Times New Roman" w:hAnsi="Times New Roman" w:cs="Times New Roman"/>
          <w:sz w:val="28"/>
          <w:szCs w:val="28"/>
        </w:rPr>
        <w:t>Persuasion: Motivational Factors Influencing Attitude Change</w:t>
      </w:r>
    </w:p>
    <w:p w14:paraId="3AC6B517" w14:textId="77777777" w:rsidR="00A944A2" w:rsidRDefault="005E6B8B">
      <w:pPr>
        <w:pStyle w:val="normal0"/>
      </w:pPr>
      <w:r>
        <w:t xml:space="preserve"> </w:t>
      </w:r>
    </w:p>
    <w:p w14:paraId="741E0AF2" w14:textId="77777777" w:rsidR="00A944A2" w:rsidRDefault="005E6B8B">
      <w:pPr>
        <w:pStyle w:val="normal0"/>
      </w:pPr>
      <w:r>
        <w:rPr>
          <w:rFonts w:ascii="Times New Roman" w:eastAsia="Times New Roman" w:hAnsi="Times New Roman" w:cs="Times New Roman"/>
          <w:b/>
          <w:sz w:val="28"/>
          <w:szCs w:val="28"/>
        </w:rPr>
        <w:t>Overview</w:t>
      </w:r>
    </w:p>
    <w:p w14:paraId="3F96CCB7" w14:textId="77777777" w:rsidR="00A944A2" w:rsidRDefault="00A944A2">
      <w:pPr>
        <w:pStyle w:val="normal0"/>
      </w:pPr>
    </w:p>
    <w:p w14:paraId="17386A6A" w14:textId="77777777" w:rsidR="00A944A2" w:rsidRDefault="005E6B8B">
      <w:pPr>
        <w:pStyle w:val="normal0"/>
      </w:pPr>
      <w:r>
        <w:rPr>
          <w:rFonts w:ascii="Times New Roman" w:eastAsia="Times New Roman" w:hAnsi="Times New Roman" w:cs="Times New Roman"/>
          <w:sz w:val="24"/>
          <w:szCs w:val="24"/>
        </w:rPr>
        <w:t>Decades of social psychological research sought to understand a fundamental question that pervades our social life including politics, marketing and public health; namely, how are people persuaded to change their attitudes towards an idea, person, or object? Traditional work found that there are key factors that influence whether persuasion is successful or not including the source of the persuasive message (“source”), and the argument content of the message (“content”). For example, expert sources and messages with sound arguments are typically more persuasive. However, as more studies were conducted, conflicting findings began arising in the field: some studies found that expert sources and good arguments were not always required for successful persuasion.</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In the 1980’s, psychologists Richard Petty, John </w:t>
      </w:r>
      <w:proofErr w:type="spellStart"/>
      <w:r>
        <w:rPr>
          <w:rFonts w:ascii="Times New Roman" w:eastAsia="Times New Roman" w:hAnsi="Times New Roman" w:cs="Times New Roman"/>
          <w:sz w:val="24"/>
          <w:szCs w:val="24"/>
        </w:rPr>
        <w:t>Cacioppo</w:t>
      </w:r>
      <w:proofErr w:type="spellEnd"/>
      <w:r>
        <w:rPr>
          <w:rFonts w:ascii="Times New Roman" w:eastAsia="Times New Roman" w:hAnsi="Times New Roman" w:cs="Times New Roman"/>
          <w:sz w:val="24"/>
          <w:szCs w:val="24"/>
        </w:rPr>
        <w:t xml:space="preserve"> and their colleagues proposed a model to account for the mixed findings in studies on persuasion.</w:t>
      </w:r>
      <w:r>
        <w:rPr>
          <w:rFonts w:ascii="Times New Roman" w:eastAsia="Times New Roman" w:hAnsi="Times New Roman" w:cs="Times New Roman"/>
          <w:sz w:val="24"/>
          <w:szCs w:val="24"/>
          <w:vertAlign w:val="superscript"/>
        </w:rPr>
        <w:t>1</w:t>
      </w:r>
      <w:proofErr w:type="gramStart"/>
      <w:r>
        <w:rPr>
          <w:rFonts w:ascii="Times New Roman" w:eastAsia="Times New Roman" w:hAnsi="Times New Roman" w:cs="Times New Roman"/>
          <w:sz w:val="24"/>
          <w:szCs w:val="24"/>
          <w:vertAlign w:val="superscript"/>
        </w:rPr>
        <w:t>,2</w:t>
      </w:r>
      <w:proofErr w:type="gramEnd"/>
      <w:r>
        <w:rPr>
          <w:rFonts w:ascii="Times New Roman" w:eastAsia="Times New Roman" w:hAnsi="Times New Roman" w:cs="Times New Roman"/>
          <w:sz w:val="24"/>
          <w:szCs w:val="24"/>
        </w:rPr>
        <w:t xml:space="preserve"> They proposed the Elaboration Likelihood Model of persuasion, which stated that persuasion occurs via two routes: a central route or a peripheral route. When persuasive messages are processed via the central route, people engage in careful thinking about the messages, and therefore, the content (</w:t>
      </w:r>
      <w:r>
        <w:rPr>
          <w:rFonts w:ascii="Times New Roman" w:eastAsia="Times New Roman" w:hAnsi="Times New Roman" w:cs="Times New Roman"/>
          <w:i/>
          <w:sz w:val="24"/>
          <w:szCs w:val="24"/>
        </w:rPr>
        <w:t>i.e.</w:t>
      </w:r>
      <w:r>
        <w:rPr>
          <w:rFonts w:ascii="Times New Roman" w:eastAsia="Times New Roman" w:hAnsi="Times New Roman" w:cs="Times New Roman"/>
          <w:sz w:val="24"/>
          <w:szCs w:val="24"/>
        </w:rPr>
        <w:t xml:space="preserve">, the </w:t>
      </w:r>
      <w:proofErr w:type="gramStart"/>
      <w:r>
        <w:rPr>
          <w:rFonts w:ascii="Times New Roman" w:eastAsia="Times New Roman" w:hAnsi="Times New Roman" w:cs="Times New Roman"/>
          <w:sz w:val="24"/>
          <w:szCs w:val="24"/>
        </w:rPr>
        <w:t>quality</w:t>
      </w:r>
      <w:proofErr w:type="gramEnd"/>
      <w:r>
        <w:rPr>
          <w:rFonts w:ascii="Times New Roman" w:eastAsia="Times New Roman" w:hAnsi="Times New Roman" w:cs="Times New Roman"/>
          <w:sz w:val="24"/>
          <w:szCs w:val="24"/>
        </w:rPr>
        <w:t xml:space="preserve"> of the argument) matters for successful persuasion. However, when messages are processed via the peripheral route, the source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an expert source) is more important for successful persuasion.</w:t>
      </w:r>
    </w:p>
    <w:p w14:paraId="6A57277E" w14:textId="77777777" w:rsidR="00A944A2" w:rsidRDefault="00A944A2">
      <w:pPr>
        <w:pStyle w:val="normal0"/>
      </w:pPr>
    </w:p>
    <w:p w14:paraId="2C92F573" w14:textId="77777777" w:rsidR="00A944A2" w:rsidRDefault="005E6B8B">
      <w:pPr>
        <w:pStyle w:val="normal0"/>
      </w:pPr>
      <w:r>
        <w:rPr>
          <w:rFonts w:ascii="Times New Roman" w:eastAsia="Times New Roman" w:hAnsi="Times New Roman" w:cs="Times New Roman"/>
          <w:sz w:val="24"/>
          <w:szCs w:val="24"/>
        </w:rPr>
        <w:t xml:space="preserve">If people are motivated to pay attention to the message topic, they tend to process the message via the central route, and thus message content is more important. On the other hand, when people are not motivated to pay attention to a message topic, the message is more likely to be processed via the peripheral route and thus the source of the message is more important. Inspired by Petty, </w:t>
      </w:r>
      <w:proofErr w:type="spellStart"/>
      <w:r>
        <w:rPr>
          <w:rFonts w:ascii="Times New Roman" w:eastAsia="Times New Roman" w:hAnsi="Times New Roman" w:cs="Times New Roman"/>
          <w:sz w:val="24"/>
          <w:szCs w:val="24"/>
        </w:rPr>
        <w:t>Cacioppo</w:t>
      </w:r>
      <w:proofErr w:type="spellEnd"/>
      <w:r>
        <w:rPr>
          <w:rFonts w:ascii="Times New Roman" w:eastAsia="Times New Roman" w:hAnsi="Times New Roman" w:cs="Times New Roman"/>
          <w:sz w:val="24"/>
          <w:szCs w:val="24"/>
        </w:rPr>
        <w:t xml:space="preserve">, &amp; Goldman (1981), this video </w:t>
      </w:r>
      <w:proofErr w:type="gramStart"/>
      <w:r>
        <w:rPr>
          <w:rFonts w:ascii="Times New Roman" w:eastAsia="Times New Roman" w:hAnsi="Times New Roman" w:cs="Times New Roman"/>
          <w:sz w:val="24"/>
          <w:szCs w:val="24"/>
        </w:rPr>
        <w:t>demons</w:t>
      </w:r>
      <w:bookmarkStart w:id="0" w:name="_GoBack"/>
      <w:bookmarkEnd w:id="0"/>
      <w:r>
        <w:rPr>
          <w:rFonts w:ascii="Times New Roman" w:eastAsia="Times New Roman" w:hAnsi="Times New Roman" w:cs="Times New Roman"/>
          <w:sz w:val="24"/>
          <w:szCs w:val="24"/>
        </w:rPr>
        <w:t>trates</w:t>
      </w:r>
      <w:proofErr w:type="gramEnd"/>
      <w:r>
        <w:rPr>
          <w:rFonts w:ascii="Times New Roman" w:eastAsia="Times New Roman" w:hAnsi="Times New Roman" w:cs="Times New Roman"/>
          <w:sz w:val="24"/>
          <w:szCs w:val="24"/>
        </w:rPr>
        <w:t xml:space="preserve"> how to design a task to test different routes to successful persuasion using messages.</w:t>
      </w:r>
    </w:p>
    <w:p w14:paraId="1CDF0D1A" w14:textId="77777777" w:rsidR="00A944A2" w:rsidRDefault="00A944A2">
      <w:pPr>
        <w:pStyle w:val="normal0"/>
      </w:pPr>
    </w:p>
    <w:p w14:paraId="34066D7F" w14:textId="77777777" w:rsidR="00A944A2" w:rsidRDefault="005E6B8B">
      <w:pPr>
        <w:pStyle w:val="normal0"/>
      </w:pPr>
      <w:r>
        <w:rPr>
          <w:rFonts w:ascii="Times New Roman" w:eastAsia="Times New Roman" w:hAnsi="Times New Roman" w:cs="Times New Roman"/>
          <w:b/>
          <w:sz w:val="28"/>
          <w:szCs w:val="28"/>
        </w:rPr>
        <w:t>Principles</w:t>
      </w:r>
    </w:p>
    <w:p w14:paraId="75A36CD0" w14:textId="77777777" w:rsidR="00A944A2" w:rsidRDefault="00A944A2">
      <w:pPr>
        <w:pStyle w:val="normal0"/>
      </w:pPr>
    </w:p>
    <w:p w14:paraId="199252F0" w14:textId="77777777" w:rsidR="00A944A2" w:rsidRDefault="005E6B8B">
      <w:pPr>
        <w:pStyle w:val="normal0"/>
      </w:pPr>
      <w:r>
        <w:rPr>
          <w:rFonts w:ascii="Times New Roman" w:eastAsia="Times New Roman" w:hAnsi="Times New Roman" w:cs="Times New Roman"/>
          <w:sz w:val="24"/>
          <w:szCs w:val="24"/>
        </w:rPr>
        <w:t xml:space="preserve">To assess the success of persuasive messages under different circumstances, an analysis of variance (ANOVA) is performed on the attitudes toward a topic presented via an oral message. Three factors were predicted to affect attitude change: motivational relevance, source, and argument content. By including the variable of motivational relevance, researchers can determine </w:t>
      </w:r>
      <w:r>
        <w:rPr>
          <w:rFonts w:ascii="Times New Roman" w:eastAsia="Times New Roman" w:hAnsi="Times New Roman" w:cs="Times New Roman"/>
          <w:sz w:val="24"/>
          <w:szCs w:val="24"/>
        </w:rPr>
        <w:lastRenderedPageBreak/>
        <w:t>if source and argument content affect successful persuasion under high- versus low-motivational relevance. This is known as testing an “interaction effect”.</w:t>
      </w:r>
    </w:p>
    <w:p w14:paraId="1D847FE8" w14:textId="77777777" w:rsidR="00A944A2" w:rsidRDefault="005E6B8B">
      <w:pPr>
        <w:pStyle w:val="normal0"/>
      </w:pPr>
      <w:r>
        <w:t xml:space="preserve"> </w:t>
      </w:r>
    </w:p>
    <w:p w14:paraId="7F2B9C07" w14:textId="77777777" w:rsidR="00A944A2" w:rsidRDefault="005E6B8B">
      <w:pPr>
        <w:pStyle w:val="normal0"/>
      </w:pPr>
      <w:r>
        <w:rPr>
          <w:rFonts w:ascii="Times New Roman" w:eastAsia="Times New Roman" w:hAnsi="Times New Roman" w:cs="Times New Roman"/>
          <w:b/>
          <w:sz w:val="28"/>
          <w:szCs w:val="28"/>
        </w:rPr>
        <w:t>Procedure</w:t>
      </w:r>
    </w:p>
    <w:p w14:paraId="470DB3F3" w14:textId="77777777" w:rsidR="00A944A2" w:rsidRDefault="005E6B8B">
      <w:pPr>
        <w:pStyle w:val="normal0"/>
      </w:pPr>
      <w:r>
        <w:rPr>
          <w:sz w:val="28"/>
          <w:szCs w:val="28"/>
        </w:rPr>
        <w:t xml:space="preserve"> </w:t>
      </w:r>
    </w:p>
    <w:p w14:paraId="73BD5168" w14:textId="77777777" w:rsidR="00A944A2" w:rsidRDefault="005E6B8B">
      <w:pPr>
        <w:pStyle w:val="normal0"/>
      </w:pPr>
      <w:r>
        <w:rPr>
          <w:rFonts w:ascii="Times New Roman" w:eastAsia="Times New Roman" w:hAnsi="Times New Roman" w:cs="Times New Roman"/>
          <w:sz w:val="24"/>
          <w:szCs w:val="24"/>
        </w:rPr>
        <w:t>1. Conduct a power analysis and recruit a sufficient number of participants (</w:t>
      </w:r>
      <w:r w:rsidRPr="005E6B8B">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xml:space="preserve">, the original study used 145) and obtain informed consent from the participants. </w:t>
      </w:r>
    </w:p>
    <w:p w14:paraId="40E904B5" w14:textId="77777777" w:rsidR="00A944A2" w:rsidRDefault="00A944A2">
      <w:pPr>
        <w:pStyle w:val="normal0"/>
      </w:pPr>
    </w:p>
    <w:p w14:paraId="46666C65" w14:textId="77777777" w:rsidR="00A944A2" w:rsidRDefault="005E6B8B">
      <w:pPr>
        <w:pStyle w:val="normal0"/>
      </w:pPr>
      <w:r>
        <w:rPr>
          <w:rFonts w:ascii="Times New Roman" w:eastAsia="Times New Roman" w:hAnsi="Times New Roman" w:cs="Times New Roman"/>
          <w:sz w:val="24"/>
          <w:szCs w:val="24"/>
        </w:rPr>
        <w:t>2. Give participants the “cover story” for the study. Explain that the study is about assessing the quality of taped recordings discussing whether the university should institute an academic policy change. Explain that the psychology department is cooperating with the university administration and has taped statements about the academic policy change.</w:t>
      </w:r>
    </w:p>
    <w:p w14:paraId="625933F5" w14:textId="77777777" w:rsidR="00A944A2" w:rsidRDefault="00A944A2">
      <w:pPr>
        <w:pStyle w:val="normal0"/>
      </w:pPr>
    </w:p>
    <w:p w14:paraId="132B32F8" w14:textId="77777777" w:rsidR="00A944A2" w:rsidRDefault="005E6B8B">
      <w:pPr>
        <w:pStyle w:val="normal0"/>
        <w:ind w:left="720"/>
      </w:pPr>
      <w:r>
        <w:rPr>
          <w:rFonts w:ascii="Times New Roman" w:eastAsia="Times New Roman" w:hAnsi="Times New Roman" w:cs="Times New Roman"/>
          <w:sz w:val="24"/>
          <w:szCs w:val="24"/>
        </w:rPr>
        <w:t>2.1 The taped statement is always a statement recorded by a male voice that advocates a new policy where seniors should be required to take a comprehensive exam in their major area in order to graduate.</w:t>
      </w:r>
    </w:p>
    <w:p w14:paraId="7B4F1C52" w14:textId="77777777" w:rsidR="00A944A2" w:rsidRDefault="00A944A2">
      <w:pPr>
        <w:pStyle w:val="normal0"/>
      </w:pPr>
    </w:p>
    <w:p w14:paraId="24FE79E4" w14:textId="77777777" w:rsidR="00A944A2" w:rsidRDefault="005E6B8B">
      <w:pPr>
        <w:pStyle w:val="normal0"/>
      </w:pPr>
      <w:r>
        <w:rPr>
          <w:rFonts w:ascii="Times New Roman" w:eastAsia="Times New Roman" w:hAnsi="Times New Roman" w:cs="Times New Roman"/>
          <w:sz w:val="24"/>
          <w:szCs w:val="24"/>
        </w:rPr>
        <w:t xml:space="preserve">3. Randomly assign participants into groups based on a 2 (high and low relevance) x 2 (strong and weak argument) </w:t>
      </w:r>
      <w:proofErr w:type="gramStart"/>
      <w:r>
        <w:rPr>
          <w:rFonts w:ascii="Times New Roman" w:eastAsia="Times New Roman" w:hAnsi="Times New Roman" w:cs="Times New Roman"/>
          <w:sz w:val="24"/>
          <w:szCs w:val="24"/>
        </w:rPr>
        <w:t>x 2 (high-source and low-source expertise) factorial design</w:t>
      </w:r>
      <w:proofErr w:type="gramEnd"/>
      <w:r>
        <w:rPr>
          <w:rFonts w:ascii="Times New Roman" w:eastAsia="Times New Roman" w:hAnsi="Times New Roman" w:cs="Times New Roman"/>
          <w:sz w:val="24"/>
          <w:szCs w:val="24"/>
        </w:rPr>
        <w:t>.</w:t>
      </w:r>
    </w:p>
    <w:p w14:paraId="5196DC4B" w14:textId="77777777" w:rsidR="00A944A2" w:rsidRDefault="00A944A2">
      <w:pPr>
        <w:pStyle w:val="normal0"/>
      </w:pPr>
    </w:p>
    <w:p w14:paraId="238E197E" w14:textId="77777777" w:rsidR="00A944A2" w:rsidRDefault="005E6B8B">
      <w:pPr>
        <w:pStyle w:val="normal0"/>
        <w:ind w:left="720"/>
      </w:pPr>
      <w:r>
        <w:rPr>
          <w:rFonts w:ascii="Times New Roman" w:eastAsia="Times New Roman" w:hAnsi="Times New Roman" w:cs="Times New Roman"/>
          <w:sz w:val="24"/>
          <w:szCs w:val="24"/>
        </w:rPr>
        <w:t xml:space="preserve">3.1 Participants in the high-relevance group are told that the academic policy change that is to be described in the taped message </w:t>
      </w:r>
      <w:proofErr w:type="gramStart"/>
      <w:r>
        <w:rPr>
          <w:rFonts w:ascii="Times New Roman" w:eastAsia="Times New Roman" w:hAnsi="Times New Roman" w:cs="Times New Roman"/>
          <w:sz w:val="24"/>
          <w:szCs w:val="24"/>
        </w:rPr>
        <w:t>is set to be instituted</w:t>
      </w:r>
      <w:proofErr w:type="gramEnd"/>
      <w:r>
        <w:rPr>
          <w:rFonts w:ascii="Times New Roman" w:eastAsia="Times New Roman" w:hAnsi="Times New Roman" w:cs="Times New Roman"/>
          <w:sz w:val="24"/>
          <w:szCs w:val="24"/>
        </w:rPr>
        <w:t xml:space="preserve"> next year. Participants in the low-relevance group are told that the policy change </w:t>
      </w:r>
      <w:proofErr w:type="gramStart"/>
      <w:r>
        <w:rPr>
          <w:rFonts w:ascii="Times New Roman" w:eastAsia="Times New Roman" w:hAnsi="Times New Roman" w:cs="Times New Roman"/>
          <w:sz w:val="24"/>
          <w:szCs w:val="24"/>
        </w:rPr>
        <w:t>is set to be instituted</w:t>
      </w:r>
      <w:proofErr w:type="gramEnd"/>
      <w:r>
        <w:rPr>
          <w:rFonts w:ascii="Times New Roman" w:eastAsia="Times New Roman" w:hAnsi="Times New Roman" w:cs="Times New Roman"/>
          <w:sz w:val="24"/>
          <w:szCs w:val="24"/>
        </w:rPr>
        <w:t xml:space="preserve"> in 10 years.</w:t>
      </w:r>
    </w:p>
    <w:p w14:paraId="1D74ADFF" w14:textId="77777777" w:rsidR="00A944A2" w:rsidRDefault="00A944A2">
      <w:pPr>
        <w:pStyle w:val="normal0"/>
        <w:ind w:left="720"/>
      </w:pPr>
    </w:p>
    <w:p w14:paraId="2043E475" w14:textId="77777777" w:rsidR="00A944A2" w:rsidRDefault="005E6B8B">
      <w:pPr>
        <w:pStyle w:val="normal0"/>
        <w:ind w:left="720"/>
      </w:pPr>
      <w:r>
        <w:rPr>
          <w:rFonts w:ascii="Times New Roman" w:eastAsia="Times New Roman" w:hAnsi="Times New Roman" w:cs="Times New Roman"/>
          <w:sz w:val="24"/>
          <w:szCs w:val="24"/>
        </w:rPr>
        <w:t>3.2 Participants in the strong-argument group hear a taped message that includes an argument describing statistics and data (</w:t>
      </w:r>
      <w:r>
        <w:rPr>
          <w:rFonts w:ascii="Times New Roman" w:eastAsia="Times New Roman" w:hAnsi="Times New Roman" w:cs="Times New Roman"/>
          <w:i/>
          <w:sz w:val="24"/>
          <w:szCs w:val="24"/>
        </w:rPr>
        <w:t xml:space="preserve">e.g., </w:t>
      </w:r>
      <w:r>
        <w:rPr>
          <w:rFonts w:ascii="Times New Roman" w:eastAsia="Times New Roman" w:hAnsi="Times New Roman" w:cs="Times New Roman"/>
          <w:sz w:val="24"/>
          <w:szCs w:val="24"/>
        </w:rPr>
        <w:t>the policy led to greater standardized achievement test when implemented at other universities) supporting the policy change. In the weak-argument group, the argument relies on personal opinion and anecdotes (</w:t>
      </w:r>
      <w:r>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xml:space="preserve"> a friend of the author took the exam enforced by the policy and now has a prestigious academic position) to support the policy change.</w:t>
      </w:r>
    </w:p>
    <w:p w14:paraId="67A027A8" w14:textId="77777777" w:rsidR="00A944A2" w:rsidRDefault="005E6B8B">
      <w:pPr>
        <w:pStyle w:val="normal0"/>
      </w:pPr>
      <w:r>
        <w:rPr>
          <w:rFonts w:ascii="Times New Roman" w:eastAsia="Times New Roman" w:hAnsi="Times New Roman" w:cs="Times New Roman"/>
          <w:sz w:val="24"/>
          <w:szCs w:val="24"/>
        </w:rPr>
        <w:t xml:space="preserve"> </w:t>
      </w:r>
    </w:p>
    <w:p w14:paraId="061E38FE" w14:textId="77777777" w:rsidR="00A944A2" w:rsidRDefault="005E6B8B">
      <w:pPr>
        <w:pStyle w:val="normal0"/>
        <w:ind w:left="720"/>
      </w:pPr>
      <w:r>
        <w:rPr>
          <w:rFonts w:ascii="Times New Roman" w:eastAsia="Times New Roman" w:hAnsi="Times New Roman" w:cs="Times New Roman"/>
          <w:sz w:val="24"/>
          <w:szCs w:val="24"/>
        </w:rPr>
        <w:t xml:space="preserve">3.3 Participants in the high-source expertise group are told that the tape they are about to hear was prepared by the Carnegie </w:t>
      </w:r>
      <w:del w:id="1" w:author="Jessica Stanis" w:date="2016-09-02T15:52:00Z">
        <w:r w:rsidDel="00DB6396">
          <w:rPr>
            <w:rFonts w:ascii="Times New Roman" w:eastAsia="Times New Roman" w:hAnsi="Times New Roman" w:cs="Times New Roman"/>
            <w:sz w:val="24"/>
            <w:szCs w:val="24"/>
          </w:rPr>
          <w:delText>Commision</w:delText>
        </w:r>
      </w:del>
      <w:ins w:id="2" w:author="Jessica Stanis" w:date="2016-09-02T15:52:00Z">
        <w:r w:rsidR="00DB6396">
          <w:rPr>
            <w:rFonts w:ascii="Times New Roman" w:eastAsia="Times New Roman" w:hAnsi="Times New Roman" w:cs="Times New Roman"/>
            <w:sz w:val="24"/>
            <w:szCs w:val="24"/>
          </w:rPr>
          <w:t>Commission</w:t>
        </w:r>
      </w:ins>
      <w:r>
        <w:rPr>
          <w:rFonts w:ascii="Times New Roman" w:eastAsia="Times New Roman" w:hAnsi="Times New Roman" w:cs="Times New Roman"/>
          <w:sz w:val="24"/>
          <w:szCs w:val="24"/>
        </w:rPr>
        <w:t xml:space="preserve"> on Higher Education, chaired by a professor of education at Princeton University. In the low-source expertise group, participants are told that </w:t>
      </w:r>
      <w:proofErr w:type="gramStart"/>
      <w:r>
        <w:rPr>
          <w:rFonts w:ascii="Times New Roman" w:eastAsia="Times New Roman" w:hAnsi="Times New Roman" w:cs="Times New Roman"/>
          <w:sz w:val="24"/>
          <w:szCs w:val="24"/>
        </w:rPr>
        <w:t>the message was prepared by a class at a local high school</w:t>
      </w:r>
      <w:proofErr w:type="gramEnd"/>
      <w:r>
        <w:rPr>
          <w:rFonts w:ascii="Times New Roman" w:eastAsia="Times New Roman" w:hAnsi="Times New Roman" w:cs="Times New Roman"/>
          <w:sz w:val="24"/>
          <w:szCs w:val="24"/>
        </w:rPr>
        <w:t>.</w:t>
      </w:r>
    </w:p>
    <w:p w14:paraId="507D1D66" w14:textId="77777777" w:rsidR="00A944A2" w:rsidRDefault="00A944A2">
      <w:pPr>
        <w:pStyle w:val="normal0"/>
      </w:pPr>
    </w:p>
    <w:p w14:paraId="6ADDA393" w14:textId="77777777" w:rsidR="00A944A2" w:rsidRDefault="005E6B8B">
      <w:pPr>
        <w:pStyle w:val="normal0"/>
      </w:pPr>
      <w:r>
        <w:rPr>
          <w:rFonts w:ascii="Times New Roman" w:eastAsia="Times New Roman" w:hAnsi="Times New Roman" w:cs="Times New Roman"/>
          <w:sz w:val="24"/>
          <w:szCs w:val="24"/>
        </w:rPr>
        <w:t xml:space="preserve">5. Ask participants to rate on a </w:t>
      </w:r>
      <w:del w:id="3" w:author="Jessica Stanis" w:date="2016-09-02T15:52:00Z">
        <w:r w:rsidDel="00DB6396">
          <w:rPr>
            <w:rFonts w:ascii="Times New Roman" w:eastAsia="Times New Roman" w:hAnsi="Times New Roman" w:cs="Times New Roman"/>
            <w:sz w:val="24"/>
            <w:szCs w:val="24"/>
          </w:rPr>
          <w:delText xml:space="preserve">1 = do not agree at all to 11 = agree completely </w:delText>
        </w:r>
      </w:del>
      <w:r>
        <w:rPr>
          <w:rFonts w:ascii="Times New Roman" w:eastAsia="Times New Roman" w:hAnsi="Times New Roman" w:cs="Times New Roman"/>
          <w:sz w:val="24"/>
          <w:szCs w:val="24"/>
        </w:rPr>
        <w:t>scale the extent to which they agree with the statement promoting the implementation of the comprehensive exam</w:t>
      </w:r>
      <w:ins w:id="4" w:author="Jessica Stanis" w:date="2016-09-02T15:52:00Z">
        <w:r w:rsidR="00DB6396">
          <w:rPr>
            <w:rFonts w:ascii="Times New Roman" w:eastAsia="Times New Roman" w:hAnsi="Times New Roman" w:cs="Times New Roman"/>
            <w:sz w:val="24"/>
            <w:szCs w:val="24"/>
          </w:rPr>
          <w:t xml:space="preserve"> (1 = Do not agree at all to 11 = Agree completely).</w:t>
        </w:r>
      </w:ins>
      <w:r>
        <w:rPr>
          <w:rFonts w:ascii="Times New Roman" w:eastAsia="Times New Roman" w:hAnsi="Times New Roman" w:cs="Times New Roman"/>
          <w:sz w:val="24"/>
          <w:szCs w:val="24"/>
        </w:rPr>
        <w:t xml:space="preserve"> </w:t>
      </w:r>
      <w:del w:id="5" w:author="Jessica Stanis" w:date="2016-09-02T15:54:00Z">
        <w:r w:rsidDel="00DB6396">
          <w:rPr>
            <w:rFonts w:ascii="Times New Roman" w:eastAsia="Times New Roman" w:hAnsi="Times New Roman" w:cs="Times New Roman"/>
            <w:sz w:val="24"/>
            <w:szCs w:val="24"/>
          </w:rPr>
          <w:delText xml:space="preserve">(In the original study, </w:delText>
        </w:r>
        <w:r w:rsidDel="00DB6396">
          <w:rPr>
            <w:rFonts w:ascii="Times New Roman" w:eastAsia="Times New Roman" w:hAnsi="Times New Roman" w:cs="Times New Roman"/>
            <w:color w:val="333333"/>
            <w:sz w:val="24"/>
            <w:szCs w:val="24"/>
          </w:rPr>
          <w:delText xml:space="preserve">participants were also asked to respond to how “good/bad”, “beneficial/harmful”, “beneficial/harmful”, “unfavorable/favorable” they thought the exam was on a 1-9 scale). </w:delText>
        </w:r>
      </w:del>
      <w:del w:id="6" w:author="Jessica Stanis" w:date="2016-09-02T15:56:00Z">
        <w:r w:rsidDel="00DB6396">
          <w:rPr>
            <w:rFonts w:ascii="Times New Roman" w:eastAsia="Times New Roman" w:hAnsi="Times New Roman" w:cs="Times New Roman"/>
            <w:color w:val="333333"/>
            <w:sz w:val="24"/>
            <w:szCs w:val="24"/>
          </w:rPr>
          <w:delText>All responses were</w:delText>
        </w:r>
      </w:del>
      <w:ins w:id="7" w:author="Jessica Stanis" w:date="2016-09-02T15:56:00Z">
        <w:r w:rsidR="00DB6396">
          <w:rPr>
            <w:rFonts w:ascii="Times New Roman" w:eastAsia="Times New Roman" w:hAnsi="Times New Roman" w:cs="Times New Roman"/>
            <w:sz w:val="24"/>
            <w:szCs w:val="24"/>
          </w:rPr>
          <w:t>Later,</w:t>
        </w:r>
      </w:ins>
      <w:r>
        <w:rPr>
          <w:rFonts w:ascii="Times New Roman" w:eastAsia="Times New Roman" w:hAnsi="Times New Roman" w:cs="Times New Roman"/>
          <w:color w:val="333333"/>
          <w:sz w:val="24"/>
          <w:szCs w:val="24"/>
        </w:rPr>
        <w:t xml:space="preserve"> standardize</w:t>
      </w:r>
      <w:ins w:id="8" w:author="Jessica Stanis" w:date="2016-09-02T15:56:00Z">
        <w:r w:rsidR="00DB6396">
          <w:rPr>
            <w:rFonts w:ascii="Times New Roman" w:eastAsia="Times New Roman" w:hAnsi="Times New Roman" w:cs="Times New Roman"/>
            <w:color w:val="333333"/>
            <w:sz w:val="24"/>
            <w:szCs w:val="24"/>
          </w:rPr>
          <w:t xml:space="preserve"> the responses</w:t>
        </w:r>
      </w:ins>
      <w:del w:id="9" w:author="Jessica Stanis" w:date="2016-09-02T15:56:00Z">
        <w:r w:rsidDel="00DB6396">
          <w:rPr>
            <w:rFonts w:ascii="Times New Roman" w:eastAsia="Times New Roman" w:hAnsi="Times New Roman" w:cs="Times New Roman"/>
            <w:color w:val="333333"/>
            <w:sz w:val="24"/>
            <w:szCs w:val="24"/>
          </w:rPr>
          <w:delText>d</w:delText>
        </w:r>
      </w:del>
      <w:r>
        <w:rPr>
          <w:rFonts w:ascii="Times New Roman" w:eastAsia="Times New Roman" w:hAnsi="Times New Roman" w:cs="Times New Roman"/>
          <w:color w:val="333333"/>
          <w:sz w:val="24"/>
          <w:szCs w:val="24"/>
        </w:rPr>
        <w:t xml:space="preserve"> and then average</w:t>
      </w:r>
      <w:ins w:id="10" w:author="Jessica Stanis" w:date="2016-09-02T15:56:00Z">
        <w:r w:rsidR="00DB6396">
          <w:rPr>
            <w:rFonts w:ascii="Times New Roman" w:eastAsia="Times New Roman" w:hAnsi="Times New Roman" w:cs="Times New Roman"/>
            <w:color w:val="333333"/>
            <w:sz w:val="24"/>
            <w:szCs w:val="24"/>
          </w:rPr>
          <w:t xml:space="preserve"> them</w:t>
        </w:r>
      </w:ins>
      <w:del w:id="11" w:author="Jessica Stanis" w:date="2016-09-02T15:56:00Z">
        <w:r w:rsidDel="00DB6396">
          <w:rPr>
            <w:rFonts w:ascii="Times New Roman" w:eastAsia="Times New Roman" w:hAnsi="Times New Roman" w:cs="Times New Roman"/>
            <w:color w:val="333333"/>
            <w:sz w:val="24"/>
            <w:szCs w:val="24"/>
          </w:rPr>
          <w:delText>d</w:delText>
        </w:r>
      </w:del>
      <w:r>
        <w:rPr>
          <w:rFonts w:ascii="Times New Roman" w:eastAsia="Times New Roman" w:hAnsi="Times New Roman" w:cs="Times New Roman"/>
          <w:color w:val="333333"/>
          <w:sz w:val="24"/>
          <w:szCs w:val="24"/>
        </w:rPr>
        <w:t xml:space="preserve"> to form one composite “agreement” measure.</w:t>
      </w:r>
    </w:p>
    <w:p w14:paraId="53D93038" w14:textId="77777777" w:rsidR="00A944A2" w:rsidRDefault="00A944A2">
      <w:pPr>
        <w:pStyle w:val="normal0"/>
      </w:pPr>
    </w:p>
    <w:p w14:paraId="4E1BAAE3" w14:textId="77777777" w:rsidR="00A944A2" w:rsidRDefault="005E6B8B">
      <w:pPr>
        <w:pStyle w:val="normal0"/>
        <w:ind w:left="720"/>
      </w:pPr>
      <w:r>
        <w:rPr>
          <w:rFonts w:ascii="Times New Roman" w:eastAsia="Times New Roman" w:hAnsi="Times New Roman" w:cs="Times New Roman"/>
          <w:sz w:val="24"/>
          <w:szCs w:val="24"/>
        </w:rPr>
        <w:lastRenderedPageBreak/>
        <w:t>5.1 To maintain the cover story of “accessing the quality of taped recordings”, also ask them to rate the speaker’s voice quality, the quality of their delivery, and the level of enthusiasm. These ratings are not used in any statistical tests.</w:t>
      </w:r>
    </w:p>
    <w:p w14:paraId="16779870" w14:textId="77777777" w:rsidR="00A944A2" w:rsidRDefault="00A944A2">
      <w:pPr>
        <w:pStyle w:val="normal0"/>
      </w:pPr>
    </w:p>
    <w:p w14:paraId="051FCF97" w14:textId="77777777" w:rsidR="00A944A2" w:rsidRDefault="005E6B8B">
      <w:pPr>
        <w:pStyle w:val="normal0"/>
      </w:pPr>
      <w:r>
        <w:rPr>
          <w:rFonts w:ascii="Times New Roman" w:eastAsia="Times New Roman" w:hAnsi="Times New Roman" w:cs="Times New Roman"/>
          <w:sz w:val="24"/>
          <w:szCs w:val="24"/>
        </w:rPr>
        <w:t>6. Fully debrief participants.</w:t>
      </w:r>
    </w:p>
    <w:p w14:paraId="306B9199" w14:textId="77777777" w:rsidR="00A944A2" w:rsidRDefault="00A944A2">
      <w:pPr>
        <w:pStyle w:val="normal0"/>
      </w:pPr>
    </w:p>
    <w:p w14:paraId="29BD67D6" w14:textId="77777777" w:rsidR="00A944A2" w:rsidRDefault="005E6B8B">
      <w:pPr>
        <w:pStyle w:val="normal0"/>
      </w:pPr>
      <w:r>
        <w:t xml:space="preserve"> </w:t>
      </w:r>
    </w:p>
    <w:p w14:paraId="62453AA2" w14:textId="77777777" w:rsidR="00A944A2" w:rsidRDefault="005E6B8B">
      <w:pPr>
        <w:pStyle w:val="normal0"/>
      </w:pPr>
      <w:r>
        <w:rPr>
          <w:rFonts w:ascii="Times New Roman" w:eastAsia="Times New Roman" w:hAnsi="Times New Roman" w:cs="Times New Roman"/>
          <w:b/>
          <w:sz w:val="28"/>
          <w:szCs w:val="28"/>
        </w:rPr>
        <w:t>Representative Result</w:t>
      </w:r>
    </w:p>
    <w:p w14:paraId="14E7340B" w14:textId="77777777" w:rsidR="00A944A2" w:rsidRDefault="005E6B8B">
      <w:pPr>
        <w:pStyle w:val="normal0"/>
      </w:pPr>
      <w:r>
        <w:rPr>
          <w:sz w:val="28"/>
          <w:szCs w:val="28"/>
        </w:rPr>
        <w:t xml:space="preserve"> </w:t>
      </w:r>
    </w:p>
    <w:p w14:paraId="04C43FA6" w14:textId="77777777" w:rsidR="00A944A2" w:rsidRDefault="005E6B8B">
      <w:pPr>
        <w:pStyle w:val="normal0"/>
      </w:pPr>
      <w:bookmarkStart w:id="12" w:name="_gjdgxs" w:colFirst="0" w:colLast="0"/>
      <w:bookmarkEnd w:id="12"/>
      <w:r>
        <w:rPr>
          <w:rFonts w:ascii="Times New Roman" w:eastAsia="Times New Roman" w:hAnsi="Times New Roman" w:cs="Times New Roman"/>
          <w:sz w:val="24"/>
          <w:szCs w:val="24"/>
        </w:rPr>
        <w:t>The results showed a main effect of argument quality: the strong arguments lead to greater agreement with the message than weak arguments. There was also a main effect of source: averaged across the other conditions there was greater agreement for the message when the source had high expertise than when the source had low expertise. However, of particular interest was the discovery of an interaction effect (</w:t>
      </w:r>
      <w:commentRangeStart w:id="13"/>
      <w:r>
        <w:rPr>
          <w:rFonts w:ascii="Times New Roman" w:eastAsia="Times New Roman" w:hAnsi="Times New Roman" w:cs="Times New Roman"/>
          <w:b/>
          <w:sz w:val="24"/>
          <w:szCs w:val="24"/>
        </w:rPr>
        <w:t>Figure 1</w:t>
      </w:r>
      <w:commentRangeEnd w:id="13"/>
      <w:r w:rsidR="00FD3761">
        <w:rPr>
          <w:rStyle w:val="CommentReference"/>
        </w:rPr>
        <w:commentReference w:id="13"/>
      </w:r>
      <w:r>
        <w:rPr>
          <w:rFonts w:ascii="Times New Roman" w:eastAsia="Times New Roman" w:hAnsi="Times New Roman" w:cs="Times New Roman"/>
          <w:sz w:val="24"/>
          <w:szCs w:val="24"/>
        </w:rPr>
        <w:t>). When participants were in the high-relevance group, the effect of argument quality was stronger than when the participants were in the low relevance group. The opposite was true for the source condition: when participants were in the low-relevance group, the effect of high-source expertise was greater than when the participants were in the high-relevance group.</w:t>
      </w:r>
    </w:p>
    <w:p w14:paraId="77CA78E0" w14:textId="77777777" w:rsidR="00A944A2" w:rsidRDefault="005E6B8B">
      <w:pPr>
        <w:pStyle w:val="normal0"/>
      </w:pPr>
      <w:r>
        <w:rPr>
          <w:rFonts w:ascii="Times New Roman" w:eastAsia="Times New Roman" w:hAnsi="Times New Roman" w:cs="Times New Roman"/>
          <w:b/>
          <w:sz w:val="28"/>
          <w:szCs w:val="28"/>
        </w:rPr>
        <w:t xml:space="preserve"> </w:t>
      </w:r>
    </w:p>
    <w:p w14:paraId="2D8C24B5" w14:textId="77777777" w:rsidR="00A944A2" w:rsidRDefault="005E6B8B">
      <w:pPr>
        <w:pStyle w:val="normal0"/>
        <w:jc w:val="center"/>
      </w:pPr>
      <w:r>
        <w:rPr>
          <w:rFonts w:ascii="Times New Roman" w:eastAsia="Times New Roman" w:hAnsi="Times New Roman" w:cs="Times New Roman"/>
          <w:b/>
          <w:sz w:val="24"/>
          <w:szCs w:val="24"/>
        </w:rPr>
        <w:t>[Insert Figure 1 here]</w:t>
      </w:r>
    </w:p>
    <w:p w14:paraId="74690CFE" w14:textId="77777777" w:rsidR="00A944A2" w:rsidRDefault="00A944A2">
      <w:pPr>
        <w:pStyle w:val="normal0"/>
      </w:pPr>
    </w:p>
    <w:p w14:paraId="7D2452EC" w14:textId="77777777" w:rsidR="00A944A2" w:rsidRDefault="005E6B8B">
      <w:pPr>
        <w:pStyle w:val="normal0"/>
      </w:pPr>
      <w:r>
        <w:rPr>
          <w:rFonts w:ascii="Times New Roman" w:eastAsia="Times New Roman" w:hAnsi="Times New Roman" w:cs="Times New Roman"/>
          <w:b/>
          <w:sz w:val="28"/>
          <w:szCs w:val="28"/>
        </w:rPr>
        <w:t>Summary</w:t>
      </w:r>
    </w:p>
    <w:p w14:paraId="758E223D" w14:textId="77777777" w:rsidR="00A944A2" w:rsidRDefault="005E6B8B">
      <w:pPr>
        <w:pStyle w:val="normal0"/>
      </w:pPr>
      <w:r>
        <w:rPr>
          <w:rFonts w:ascii="Times New Roman" w:eastAsia="Times New Roman" w:hAnsi="Times New Roman" w:cs="Times New Roman"/>
          <w:b/>
          <w:sz w:val="28"/>
          <w:szCs w:val="28"/>
        </w:rPr>
        <w:t xml:space="preserve"> </w:t>
      </w:r>
    </w:p>
    <w:p w14:paraId="68C47DC3" w14:textId="77777777" w:rsidR="00A944A2" w:rsidRDefault="005E6B8B">
      <w:pPr>
        <w:pStyle w:val="normal0"/>
      </w:pPr>
      <w:r>
        <w:rPr>
          <w:rFonts w:ascii="Times New Roman" w:eastAsia="Times New Roman" w:hAnsi="Times New Roman" w:cs="Times New Roman"/>
          <w:sz w:val="24"/>
          <w:szCs w:val="24"/>
        </w:rPr>
        <w:t xml:space="preserve">In the debate over what factors lead to a message being persuasive, this experiment provides a careful test of the idea that motivational factors, such as personal relevance of the message, play a pivotal role in determining the impact of factors that generally affect persuasion, including source characteristics and argument quality. The result of this experiment and the Elaboration Likelihood Model that took hold because of its results, steered the field in a new direction when it was in a battle over whether source characteristics or argument quality were the most important factors influencing persuasion. These data suggest that the answer is they are both important, but the motivational context in which the message is embedded is important to consider </w:t>
      </w:r>
      <w:proofErr w:type="gramStart"/>
      <w:r>
        <w:rPr>
          <w:rFonts w:ascii="Times New Roman" w:eastAsia="Times New Roman" w:hAnsi="Times New Roman" w:cs="Times New Roman"/>
          <w:sz w:val="24"/>
          <w:szCs w:val="24"/>
        </w:rPr>
        <w:t>to determine</w:t>
      </w:r>
      <w:proofErr w:type="gramEnd"/>
      <w:r>
        <w:rPr>
          <w:rFonts w:ascii="Times New Roman" w:eastAsia="Times New Roman" w:hAnsi="Times New Roman" w:cs="Times New Roman"/>
          <w:sz w:val="24"/>
          <w:szCs w:val="24"/>
        </w:rPr>
        <w:t xml:space="preserve"> when the factors will exert their influence on persuasion.</w:t>
      </w:r>
    </w:p>
    <w:p w14:paraId="55198891" w14:textId="77777777" w:rsidR="00A944A2" w:rsidRDefault="00A944A2">
      <w:pPr>
        <w:pStyle w:val="normal0"/>
      </w:pPr>
    </w:p>
    <w:p w14:paraId="4F98FDA3" w14:textId="77777777" w:rsidR="00A944A2" w:rsidRDefault="005E6B8B">
      <w:pPr>
        <w:pStyle w:val="normal0"/>
      </w:pPr>
      <w:r>
        <w:rPr>
          <w:rFonts w:ascii="Times New Roman" w:eastAsia="Times New Roman" w:hAnsi="Times New Roman" w:cs="Times New Roman"/>
          <w:b/>
          <w:sz w:val="28"/>
          <w:szCs w:val="28"/>
        </w:rPr>
        <w:t>Applications</w:t>
      </w:r>
    </w:p>
    <w:p w14:paraId="3B4743B0" w14:textId="77777777" w:rsidR="00A944A2" w:rsidRDefault="005E6B8B">
      <w:pPr>
        <w:pStyle w:val="normal0"/>
      </w:pPr>
      <w:r>
        <w:rPr>
          <w:sz w:val="28"/>
          <w:szCs w:val="28"/>
        </w:rPr>
        <w:t xml:space="preserve"> </w:t>
      </w:r>
    </w:p>
    <w:p w14:paraId="37FC78E0" w14:textId="77777777" w:rsidR="00A944A2" w:rsidRDefault="005E6B8B">
      <w:pPr>
        <w:pStyle w:val="normal0"/>
      </w:pPr>
      <w:r>
        <w:rPr>
          <w:rFonts w:ascii="Times New Roman" w:eastAsia="Times New Roman" w:hAnsi="Times New Roman" w:cs="Times New Roman"/>
          <w:sz w:val="24"/>
          <w:szCs w:val="24"/>
          <w:highlight w:val="white"/>
        </w:rPr>
        <w:t>These results have considerable implications for areas such as marketing, politics, and public health. In terms of marketing, businesses can use the findings of the study to help design effective campaigns that are designed to spread positive messages about their product. For example, if an ad campaign on some media outlet is targeted at an audience for which the product is personally relevant (</w:t>
      </w:r>
      <w:r>
        <w:rPr>
          <w:rFonts w:ascii="Times New Roman" w:eastAsia="Times New Roman" w:hAnsi="Times New Roman" w:cs="Times New Roman"/>
          <w:i/>
          <w:sz w:val="24"/>
          <w:szCs w:val="24"/>
          <w:highlight w:val="white"/>
        </w:rPr>
        <w:t>e.g.</w:t>
      </w:r>
      <w:r>
        <w:rPr>
          <w:rFonts w:ascii="Times New Roman" w:eastAsia="Times New Roman" w:hAnsi="Times New Roman" w:cs="Times New Roman"/>
          <w:sz w:val="24"/>
          <w:szCs w:val="24"/>
          <w:highlight w:val="white"/>
        </w:rPr>
        <w:t xml:space="preserve">, a video game targeting a demographic of teenage boys), then the research suggests that the advertisement should include factual evidence the game is a good </w:t>
      </w:r>
      <w:r>
        <w:rPr>
          <w:rFonts w:ascii="Times New Roman" w:eastAsia="Times New Roman" w:hAnsi="Times New Roman" w:cs="Times New Roman"/>
          <w:sz w:val="24"/>
          <w:szCs w:val="24"/>
          <w:highlight w:val="white"/>
        </w:rPr>
        <w:lastRenderedPageBreak/>
        <w:t>one to buy (</w:t>
      </w:r>
      <w:r>
        <w:rPr>
          <w:rFonts w:ascii="Times New Roman" w:eastAsia="Times New Roman" w:hAnsi="Times New Roman" w:cs="Times New Roman"/>
          <w:i/>
          <w:sz w:val="24"/>
          <w:szCs w:val="24"/>
          <w:highlight w:val="white"/>
        </w:rPr>
        <w:t>e.g.</w:t>
      </w:r>
      <w:r>
        <w:rPr>
          <w:rFonts w:ascii="Times New Roman" w:eastAsia="Times New Roman" w:hAnsi="Times New Roman" w:cs="Times New Roman"/>
          <w:sz w:val="24"/>
          <w:szCs w:val="24"/>
          <w:highlight w:val="white"/>
        </w:rPr>
        <w:t>, statistics demonstrating that everyone is playing it). If the advertisement is being presented to another audience that may buy the game but is not personally relevant for them (</w:t>
      </w:r>
      <w:r>
        <w:rPr>
          <w:rFonts w:ascii="Times New Roman" w:eastAsia="Times New Roman" w:hAnsi="Times New Roman" w:cs="Times New Roman"/>
          <w:i/>
          <w:sz w:val="24"/>
          <w:szCs w:val="24"/>
          <w:highlight w:val="white"/>
        </w:rPr>
        <w:t>e.g.</w:t>
      </w:r>
      <w:r>
        <w:rPr>
          <w:rFonts w:ascii="Times New Roman" w:eastAsia="Times New Roman" w:hAnsi="Times New Roman" w:cs="Times New Roman"/>
          <w:sz w:val="24"/>
          <w:szCs w:val="24"/>
          <w:highlight w:val="white"/>
        </w:rPr>
        <w:t>, parents looking to a buy a game for the kid), then the source of the advertisement message is more important (</w:t>
      </w:r>
      <w:r>
        <w:rPr>
          <w:rFonts w:ascii="Times New Roman" w:eastAsia="Times New Roman" w:hAnsi="Times New Roman" w:cs="Times New Roman"/>
          <w:i/>
          <w:sz w:val="24"/>
          <w:szCs w:val="24"/>
          <w:highlight w:val="white"/>
        </w:rPr>
        <w:t>e.g.</w:t>
      </w:r>
      <w:r>
        <w:rPr>
          <w:rFonts w:ascii="Times New Roman" w:eastAsia="Times New Roman" w:hAnsi="Times New Roman" w:cs="Times New Roman"/>
          <w:sz w:val="24"/>
          <w:szCs w:val="24"/>
          <w:highlight w:val="white"/>
        </w:rPr>
        <w:t>, the advertisement is endorsed by a pro-gamer or a computer technician).</w:t>
      </w:r>
    </w:p>
    <w:p w14:paraId="6BB5FD38" w14:textId="77777777" w:rsidR="00A944A2" w:rsidRDefault="00A944A2">
      <w:pPr>
        <w:pStyle w:val="normal0"/>
      </w:pPr>
    </w:p>
    <w:p w14:paraId="3FC03100" w14:textId="77777777" w:rsidR="00A944A2" w:rsidRDefault="005E6B8B">
      <w:pPr>
        <w:pStyle w:val="normal0"/>
      </w:pPr>
      <w:r>
        <w:rPr>
          <w:rFonts w:ascii="Times New Roman" w:eastAsia="Times New Roman" w:hAnsi="Times New Roman" w:cs="Times New Roman"/>
          <w:sz w:val="24"/>
          <w:szCs w:val="24"/>
          <w:highlight w:val="white"/>
        </w:rPr>
        <w:t>In terms of politics, political candidates can try to persuade people about their policies differentially based on what crowd they are speaking to. When the policies they are discussing are directly relevant to their crowd, such as the case of discussing one’s position on abortion to a crowd of young women, the politicians should use high quality arguments rather than rely on personal anecdotes. In other cases where the crowd is less interested in the policy being discussed, as in the case of discussing retirement policies to a young college crowd, tactics that make the candidate appear to be the expert on the issue may be more important than crafting a quality argument.</w:t>
      </w:r>
    </w:p>
    <w:p w14:paraId="4B2496F4" w14:textId="77777777" w:rsidR="00A944A2" w:rsidRDefault="005E6B8B">
      <w:pPr>
        <w:pStyle w:val="normal0"/>
      </w:pPr>
      <w:r>
        <w:t xml:space="preserve"> </w:t>
      </w:r>
    </w:p>
    <w:p w14:paraId="55BFF332" w14:textId="77777777" w:rsidR="00A944A2" w:rsidRDefault="005E6B8B">
      <w:pPr>
        <w:pStyle w:val="normal0"/>
      </w:pPr>
      <w:r>
        <w:rPr>
          <w:rFonts w:ascii="Times New Roman" w:eastAsia="Times New Roman" w:hAnsi="Times New Roman" w:cs="Times New Roman"/>
          <w:sz w:val="24"/>
          <w:szCs w:val="24"/>
          <w:highlight w:val="white"/>
        </w:rPr>
        <w:t>Finally, in terms of public health and other related fields, the findings of this study can be used to create effective campaigns that attempt to get the public to behave different than their currently behavior. For example, if campaigns about hypertension are targeted in low-income African American communities where hypertension rates higher than average, constructing an argument that appears to be supported by data and facts may be more important than emphasizing the source of the public-service advertisement.</w:t>
      </w:r>
    </w:p>
    <w:p w14:paraId="3FE195DD" w14:textId="77777777" w:rsidR="00A944A2" w:rsidRDefault="005E6B8B">
      <w:pPr>
        <w:pStyle w:val="normal0"/>
      </w:pPr>
      <w:r>
        <w:rPr>
          <w:rFonts w:ascii="Times New Roman" w:eastAsia="Times New Roman" w:hAnsi="Times New Roman" w:cs="Times New Roman"/>
          <w:sz w:val="24"/>
          <w:szCs w:val="24"/>
        </w:rPr>
        <w:t xml:space="preserve"> </w:t>
      </w:r>
    </w:p>
    <w:p w14:paraId="4C3F0AD0" w14:textId="77777777" w:rsidR="00A944A2" w:rsidRDefault="005E6B8B">
      <w:pPr>
        <w:pStyle w:val="normal0"/>
      </w:pPr>
      <w:r>
        <w:rPr>
          <w:rFonts w:ascii="Times New Roman" w:eastAsia="Times New Roman" w:hAnsi="Times New Roman" w:cs="Times New Roman"/>
          <w:b/>
          <w:sz w:val="28"/>
          <w:szCs w:val="28"/>
        </w:rPr>
        <w:t>Legend</w:t>
      </w:r>
    </w:p>
    <w:p w14:paraId="298EAB00" w14:textId="77777777" w:rsidR="00A944A2" w:rsidRDefault="00A944A2">
      <w:pPr>
        <w:pStyle w:val="normal0"/>
      </w:pPr>
    </w:p>
    <w:p w14:paraId="6142E5E1" w14:textId="77777777" w:rsidR="00A944A2" w:rsidRDefault="005E6B8B">
      <w:pPr>
        <w:pStyle w:val="normal0"/>
      </w:pPr>
      <w:r>
        <w:rPr>
          <w:rFonts w:ascii="Times New Roman" w:eastAsia="Times New Roman" w:hAnsi="Times New Roman" w:cs="Times New Roman"/>
          <w:b/>
          <w:sz w:val="24"/>
          <w:szCs w:val="24"/>
        </w:rPr>
        <w:t>Figure 1</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Top panel: the interactive effect of source expertise and motivational relevance on agreement toward the comprehensive exam message. </w:t>
      </w:r>
      <w:r>
        <w:rPr>
          <w:rFonts w:ascii="Times New Roman" w:eastAsia="Times New Roman" w:hAnsi="Times New Roman" w:cs="Times New Roman"/>
          <w:sz w:val="24"/>
          <w:szCs w:val="24"/>
        </w:rPr>
        <w:t>Participants agreed with the message more if the source was an expert only when the motivational relevance was low.</w:t>
      </w:r>
    </w:p>
    <w:p w14:paraId="5E79E27F" w14:textId="77777777" w:rsidR="00A944A2" w:rsidRDefault="00A944A2">
      <w:pPr>
        <w:pStyle w:val="normal0"/>
      </w:pPr>
    </w:p>
    <w:p w14:paraId="04F30259" w14:textId="77777777" w:rsidR="00A944A2" w:rsidRDefault="005E6B8B">
      <w:pPr>
        <w:pStyle w:val="normal0"/>
      </w:pPr>
      <w:r>
        <w:rPr>
          <w:rFonts w:ascii="Times New Roman" w:eastAsia="Times New Roman" w:hAnsi="Times New Roman" w:cs="Times New Roman"/>
          <w:b/>
          <w:sz w:val="24"/>
          <w:szCs w:val="24"/>
        </w:rPr>
        <w:t xml:space="preserve">Bottom panel: the interactive effect of argument quality and motivational relevance on agreement toward the comprehensive exam message. </w:t>
      </w:r>
      <w:r>
        <w:rPr>
          <w:rFonts w:ascii="Times New Roman" w:eastAsia="Times New Roman" w:hAnsi="Times New Roman" w:cs="Times New Roman"/>
          <w:sz w:val="24"/>
          <w:szCs w:val="24"/>
        </w:rPr>
        <w:t>Participants agreed with the message more if the argument quality was strong only when the motivational relevance was high.</w:t>
      </w:r>
    </w:p>
    <w:p w14:paraId="79ADCC7F" w14:textId="77777777" w:rsidR="00A944A2" w:rsidRDefault="00A944A2">
      <w:pPr>
        <w:pStyle w:val="normal0"/>
      </w:pPr>
    </w:p>
    <w:p w14:paraId="1B8B1EDF" w14:textId="77777777" w:rsidR="00A944A2" w:rsidRDefault="005E6B8B">
      <w:pPr>
        <w:pStyle w:val="normal0"/>
      </w:pPr>
      <w:r>
        <w:rPr>
          <w:rFonts w:ascii="Times New Roman" w:eastAsia="Times New Roman" w:hAnsi="Times New Roman" w:cs="Times New Roman"/>
          <w:b/>
          <w:sz w:val="28"/>
          <w:szCs w:val="28"/>
        </w:rPr>
        <w:t>References</w:t>
      </w:r>
    </w:p>
    <w:p w14:paraId="432C18DE" w14:textId="77777777" w:rsidR="00A944A2" w:rsidRDefault="005E6B8B">
      <w:pPr>
        <w:pStyle w:val="normal0"/>
      </w:pPr>
      <w:r>
        <w:rPr>
          <w:sz w:val="28"/>
          <w:szCs w:val="28"/>
        </w:rPr>
        <w:t xml:space="preserve"> </w:t>
      </w:r>
    </w:p>
    <w:p w14:paraId="0DC2DDE9" w14:textId="77777777" w:rsidR="00A944A2" w:rsidRDefault="005E6B8B">
      <w:pPr>
        <w:pStyle w:val="normal0"/>
      </w:pPr>
      <w:r>
        <w:rPr>
          <w:color w:val="222222"/>
          <w:sz w:val="20"/>
          <w:szCs w:val="20"/>
          <w:highlight w:val="white"/>
        </w:rPr>
        <w:t xml:space="preserve">1. Petty, R. E., &amp; </w:t>
      </w:r>
      <w:proofErr w:type="spellStart"/>
      <w:r>
        <w:rPr>
          <w:color w:val="222222"/>
          <w:sz w:val="20"/>
          <w:szCs w:val="20"/>
          <w:highlight w:val="white"/>
        </w:rPr>
        <w:t>Cacioppo</w:t>
      </w:r>
      <w:proofErr w:type="spellEnd"/>
      <w:r>
        <w:rPr>
          <w:color w:val="222222"/>
          <w:sz w:val="20"/>
          <w:szCs w:val="20"/>
          <w:highlight w:val="white"/>
        </w:rPr>
        <w:t xml:space="preserve">, J. T. (1984). Source Factors and the Elaboration Likelihood Model of Persuasion. </w:t>
      </w:r>
      <w:proofErr w:type="gramStart"/>
      <w:r>
        <w:rPr>
          <w:i/>
          <w:color w:val="222222"/>
          <w:sz w:val="20"/>
          <w:szCs w:val="20"/>
          <w:highlight w:val="white"/>
        </w:rPr>
        <w:t>Advances in Consumer Research</w:t>
      </w:r>
      <w:r>
        <w:rPr>
          <w:color w:val="222222"/>
          <w:sz w:val="20"/>
          <w:szCs w:val="20"/>
          <w:highlight w:val="white"/>
        </w:rPr>
        <w:t xml:space="preserve">, </w:t>
      </w:r>
      <w:r>
        <w:rPr>
          <w:i/>
          <w:color w:val="222222"/>
          <w:sz w:val="20"/>
          <w:szCs w:val="20"/>
          <w:highlight w:val="white"/>
        </w:rPr>
        <w:t>11</w:t>
      </w:r>
      <w:r>
        <w:rPr>
          <w:color w:val="222222"/>
          <w:sz w:val="20"/>
          <w:szCs w:val="20"/>
          <w:highlight w:val="white"/>
        </w:rPr>
        <w:t>, 668-672.</w:t>
      </w:r>
      <w:proofErr w:type="gramEnd"/>
    </w:p>
    <w:p w14:paraId="07C7DE48" w14:textId="77777777" w:rsidR="00A944A2" w:rsidRDefault="00A944A2">
      <w:pPr>
        <w:pStyle w:val="normal0"/>
      </w:pPr>
    </w:p>
    <w:p w14:paraId="19A73132" w14:textId="77777777" w:rsidR="00A944A2" w:rsidRDefault="005E6B8B">
      <w:pPr>
        <w:pStyle w:val="normal0"/>
      </w:pPr>
      <w:r>
        <w:rPr>
          <w:color w:val="222222"/>
          <w:sz w:val="20"/>
          <w:szCs w:val="20"/>
          <w:highlight w:val="white"/>
        </w:rPr>
        <w:t xml:space="preserve">2. Petty, R. E., </w:t>
      </w:r>
      <w:proofErr w:type="spellStart"/>
      <w:r>
        <w:rPr>
          <w:color w:val="222222"/>
          <w:sz w:val="20"/>
          <w:szCs w:val="20"/>
          <w:highlight w:val="white"/>
        </w:rPr>
        <w:t>Cacioppo</w:t>
      </w:r>
      <w:proofErr w:type="spellEnd"/>
      <w:r>
        <w:rPr>
          <w:color w:val="222222"/>
          <w:sz w:val="20"/>
          <w:szCs w:val="20"/>
          <w:highlight w:val="white"/>
        </w:rPr>
        <w:t xml:space="preserve">, J. T., &amp; Goldman, R. (1981). </w:t>
      </w:r>
      <w:proofErr w:type="gramStart"/>
      <w:r>
        <w:rPr>
          <w:color w:val="222222"/>
          <w:sz w:val="20"/>
          <w:szCs w:val="20"/>
          <w:highlight w:val="white"/>
        </w:rPr>
        <w:t>Personal involvement as a determinant of argument-based persuasion.</w:t>
      </w:r>
      <w:proofErr w:type="gramEnd"/>
      <w:r>
        <w:rPr>
          <w:color w:val="222222"/>
          <w:sz w:val="20"/>
          <w:szCs w:val="20"/>
          <w:highlight w:val="white"/>
        </w:rPr>
        <w:t xml:space="preserve"> </w:t>
      </w:r>
      <w:proofErr w:type="gramStart"/>
      <w:r>
        <w:rPr>
          <w:i/>
          <w:color w:val="222222"/>
          <w:sz w:val="20"/>
          <w:szCs w:val="20"/>
          <w:highlight w:val="white"/>
        </w:rPr>
        <w:t>Journal of Personality and Social Psychology</w:t>
      </w:r>
      <w:r>
        <w:rPr>
          <w:color w:val="222222"/>
          <w:sz w:val="20"/>
          <w:szCs w:val="20"/>
          <w:highlight w:val="white"/>
        </w:rPr>
        <w:t xml:space="preserve">, </w:t>
      </w:r>
      <w:r>
        <w:rPr>
          <w:i/>
          <w:color w:val="222222"/>
          <w:sz w:val="20"/>
          <w:szCs w:val="20"/>
          <w:highlight w:val="white"/>
        </w:rPr>
        <w:t>41</w:t>
      </w:r>
      <w:r>
        <w:rPr>
          <w:color w:val="222222"/>
          <w:sz w:val="20"/>
          <w:szCs w:val="20"/>
          <w:highlight w:val="white"/>
        </w:rPr>
        <w:t>, 847-855.</w:t>
      </w:r>
      <w:proofErr w:type="gramEnd"/>
    </w:p>
    <w:p w14:paraId="3E17181E" w14:textId="77777777" w:rsidR="00A944A2" w:rsidRDefault="00A944A2">
      <w:pPr>
        <w:pStyle w:val="normal0"/>
      </w:pPr>
    </w:p>
    <w:p w14:paraId="1704FF48" w14:textId="77777777" w:rsidR="00A944A2" w:rsidRDefault="00A944A2">
      <w:pPr>
        <w:pStyle w:val="normal0"/>
      </w:pPr>
    </w:p>
    <w:sectPr w:rsidR="00A944A2">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Jessica Stanis" w:date="2016-09-02T16:01:00Z" w:initials="JS">
    <w:p w14:paraId="35C23277" w14:textId="77777777" w:rsidR="00FD3761" w:rsidRDefault="00FD3761">
      <w:pPr>
        <w:pStyle w:val="CommentText"/>
      </w:pPr>
      <w:r>
        <w:rPr>
          <w:rStyle w:val="CommentReference"/>
        </w:rPr>
        <w:annotationRef/>
      </w:r>
      <w:r>
        <w:t xml:space="preserve">A higher resolution image was not submitted as requested. Please include one with a min. of 1920 x 1080 </w:t>
      </w:r>
      <w:proofErr w:type="spellStart"/>
      <w:r>
        <w:t>px</w:t>
      </w:r>
      <w:proofErr w:type="spellEnd"/>
      <w:r>
        <w:t xml:space="preserve"> @ 150 dpi.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trackRevisions/>
  <w:defaultTabStop w:val="720"/>
  <w:characterSpacingControl w:val="doNotCompress"/>
  <w:compat>
    <w:compatSetting w:name="compatibilityMode" w:uri="http://schemas.microsoft.com/office/word" w:val="14"/>
  </w:compat>
  <w:rsids>
    <w:rsidRoot w:val="00A944A2"/>
    <w:rsid w:val="005E6B8B"/>
    <w:rsid w:val="00A944A2"/>
    <w:rsid w:val="00DB6396"/>
    <w:rsid w:val="00FD37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EEF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i/>
      <w:color w:val="666666"/>
      <w:sz w:val="30"/>
      <w:szCs w:val="30"/>
    </w:rPr>
  </w:style>
  <w:style w:type="paragraph" w:styleId="BalloonText">
    <w:name w:val="Balloon Text"/>
    <w:basedOn w:val="Normal"/>
    <w:link w:val="BalloonTextChar"/>
    <w:uiPriority w:val="99"/>
    <w:semiHidden/>
    <w:unhideWhenUsed/>
    <w:rsid w:val="00DB639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6396"/>
    <w:rPr>
      <w:rFonts w:ascii="Lucida Grande" w:hAnsi="Lucida Grande" w:cs="Lucida Grande"/>
      <w:sz w:val="18"/>
      <w:szCs w:val="18"/>
    </w:rPr>
  </w:style>
  <w:style w:type="character" w:styleId="CommentReference">
    <w:name w:val="annotation reference"/>
    <w:basedOn w:val="DefaultParagraphFont"/>
    <w:uiPriority w:val="99"/>
    <w:semiHidden/>
    <w:unhideWhenUsed/>
    <w:rsid w:val="00FD3761"/>
    <w:rPr>
      <w:sz w:val="18"/>
      <w:szCs w:val="18"/>
    </w:rPr>
  </w:style>
  <w:style w:type="paragraph" w:styleId="CommentText">
    <w:name w:val="annotation text"/>
    <w:basedOn w:val="Normal"/>
    <w:link w:val="CommentTextChar"/>
    <w:uiPriority w:val="99"/>
    <w:semiHidden/>
    <w:unhideWhenUsed/>
    <w:rsid w:val="00FD3761"/>
    <w:pPr>
      <w:spacing w:line="240" w:lineRule="auto"/>
    </w:pPr>
    <w:rPr>
      <w:sz w:val="24"/>
      <w:szCs w:val="24"/>
    </w:rPr>
  </w:style>
  <w:style w:type="character" w:customStyle="1" w:styleId="CommentTextChar">
    <w:name w:val="Comment Text Char"/>
    <w:basedOn w:val="DefaultParagraphFont"/>
    <w:link w:val="CommentText"/>
    <w:uiPriority w:val="99"/>
    <w:semiHidden/>
    <w:rsid w:val="00FD3761"/>
    <w:rPr>
      <w:sz w:val="24"/>
      <w:szCs w:val="24"/>
    </w:rPr>
  </w:style>
  <w:style w:type="paragraph" w:styleId="CommentSubject">
    <w:name w:val="annotation subject"/>
    <w:basedOn w:val="CommentText"/>
    <w:next w:val="CommentText"/>
    <w:link w:val="CommentSubjectChar"/>
    <w:uiPriority w:val="99"/>
    <w:semiHidden/>
    <w:unhideWhenUsed/>
    <w:rsid w:val="00FD3761"/>
    <w:rPr>
      <w:b/>
      <w:bCs/>
      <w:sz w:val="20"/>
      <w:szCs w:val="20"/>
    </w:rPr>
  </w:style>
  <w:style w:type="character" w:customStyle="1" w:styleId="CommentSubjectChar">
    <w:name w:val="Comment Subject Char"/>
    <w:basedOn w:val="CommentTextChar"/>
    <w:link w:val="CommentSubject"/>
    <w:uiPriority w:val="99"/>
    <w:semiHidden/>
    <w:rsid w:val="00FD3761"/>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i/>
      <w:color w:val="666666"/>
      <w:sz w:val="30"/>
      <w:szCs w:val="30"/>
    </w:rPr>
  </w:style>
  <w:style w:type="paragraph" w:styleId="BalloonText">
    <w:name w:val="Balloon Text"/>
    <w:basedOn w:val="Normal"/>
    <w:link w:val="BalloonTextChar"/>
    <w:uiPriority w:val="99"/>
    <w:semiHidden/>
    <w:unhideWhenUsed/>
    <w:rsid w:val="00DB639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6396"/>
    <w:rPr>
      <w:rFonts w:ascii="Lucida Grande" w:hAnsi="Lucida Grande" w:cs="Lucida Grande"/>
      <w:sz w:val="18"/>
      <w:szCs w:val="18"/>
    </w:rPr>
  </w:style>
  <w:style w:type="character" w:styleId="CommentReference">
    <w:name w:val="annotation reference"/>
    <w:basedOn w:val="DefaultParagraphFont"/>
    <w:uiPriority w:val="99"/>
    <w:semiHidden/>
    <w:unhideWhenUsed/>
    <w:rsid w:val="00FD3761"/>
    <w:rPr>
      <w:sz w:val="18"/>
      <w:szCs w:val="18"/>
    </w:rPr>
  </w:style>
  <w:style w:type="paragraph" w:styleId="CommentText">
    <w:name w:val="annotation text"/>
    <w:basedOn w:val="Normal"/>
    <w:link w:val="CommentTextChar"/>
    <w:uiPriority w:val="99"/>
    <w:semiHidden/>
    <w:unhideWhenUsed/>
    <w:rsid w:val="00FD3761"/>
    <w:pPr>
      <w:spacing w:line="240" w:lineRule="auto"/>
    </w:pPr>
    <w:rPr>
      <w:sz w:val="24"/>
      <w:szCs w:val="24"/>
    </w:rPr>
  </w:style>
  <w:style w:type="character" w:customStyle="1" w:styleId="CommentTextChar">
    <w:name w:val="Comment Text Char"/>
    <w:basedOn w:val="DefaultParagraphFont"/>
    <w:link w:val="CommentText"/>
    <w:uiPriority w:val="99"/>
    <w:semiHidden/>
    <w:rsid w:val="00FD3761"/>
    <w:rPr>
      <w:sz w:val="24"/>
      <w:szCs w:val="24"/>
    </w:rPr>
  </w:style>
  <w:style w:type="paragraph" w:styleId="CommentSubject">
    <w:name w:val="annotation subject"/>
    <w:basedOn w:val="CommentText"/>
    <w:next w:val="CommentText"/>
    <w:link w:val="CommentSubjectChar"/>
    <w:uiPriority w:val="99"/>
    <w:semiHidden/>
    <w:unhideWhenUsed/>
    <w:rsid w:val="00FD3761"/>
    <w:rPr>
      <w:b/>
      <w:bCs/>
      <w:sz w:val="20"/>
      <w:szCs w:val="20"/>
    </w:rPr>
  </w:style>
  <w:style w:type="character" w:customStyle="1" w:styleId="CommentSubjectChar">
    <w:name w:val="Comment Subject Char"/>
    <w:basedOn w:val="CommentTextChar"/>
    <w:link w:val="CommentSubject"/>
    <w:uiPriority w:val="99"/>
    <w:semiHidden/>
    <w:rsid w:val="00FD37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1530</Words>
  <Characters>8722</Characters>
  <Application>Microsoft Macintosh Word</Application>
  <DocSecurity>0</DocSecurity>
  <Lines>72</Lines>
  <Paragraphs>20</Paragraphs>
  <ScaleCrop>false</ScaleCrop>
  <Company>JoVE</Company>
  <LinksUpToDate>false</LinksUpToDate>
  <CharactersWithSpaces>10232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Jessica Stanis</cp:lastModifiedBy>
  <cp:revision>3</cp:revision>
  <dcterms:created xsi:type="dcterms:W3CDTF">2016-09-02T19:57:00Z</dcterms:created>
  <dcterms:modified xsi:type="dcterms:W3CDTF">2016-09-02T20:05:00Z</dcterms:modified>
</cp:coreProperties>
</file>